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065" w:type="dxa"/>
        <w:tblLayout w:type="fixed"/>
        <w:tblLook w:val="0000" w:firstRow="0" w:lastRow="0" w:firstColumn="0" w:lastColumn="0" w:noHBand="0" w:noVBand="0"/>
      </w:tblPr>
      <w:tblGrid>
        <w:gridCol w:w="5387"/>
        <w:gridCol w:w="4678"/>
      </w:tblGrid>
      <w:tr w:rsidR="000348ED" w:rsidRPr="001120B5" w14:paraId="0A121AA0" w14:textId="77777777" w:rsidTr="00E97226">
        <w:tc>
          <w:tcPr>
            <w:tcW w:w="5387" w:type="dxa"/>
          </w:tcPr>
          <w:p w14:paraId="17D48BC3" w14:textId="0EFB02DF" w:rsidR="000348ED" w:rsidRPr="001120B5" w:rsidRDefault="005D05AC" w:rsidP="00DC369D">
            <w:pPr>
              <w:tabs>
                <w:tab w:val="left" w:pos="851"/>
              </w:tabs>
              <w:rPr>
                <w:rFonts w:ascii="Calibri" w:hAnsi="Calibri"/>
              </w:rPr>
            </w:pPr>
            <w:r w:rsidRPr="001120B5">
              <w:rPr>
                <w:rFonts w:ascii="Calibri" w:hAnsi="Calibri"/>
              </w:rPr>
              <w:t>From:</w:t>
            </w:r>
            <w:r w:rsidRPr="001120B5">
              <w:rPr>
                <w:rFonts w:ascii="Calibri" w:hAnsi="Calibri"/>
              </w:rPr>
              <w:tab/>
            </w:r>
            <w:r w:rsidR="00D219FB" w:rsidRPr="001120B5">
              <w:rPr>
                <w:rFonts w:ascii="Calibri" w:hAnsi="Calibri"/>
              </w:rPr>
              <w:t>ENAV</w:t>
            </w:r>
            <w:r w:rsidR="00CA04AF" w:rsidRPr="001120B5">
              <w:rPr>
                <w:rFonts w:ascii="Calibri" w:hAnsi="Calibri"/>
              </w:rPr>
              <w:t xml:space="preserve"> </w:t>
            </w:r>
            <w:r w:rsidRPr="001120B5">
              <w:rPr>
                <w:rFonts w:ascii="Calibri" w:hAnsi="Calibri"/>
              </w:rPr>
              <w:t>C</w:t>
            </w:r>
            <w:r w:rsidR="00050DA7" w:rsidRPr="001120B5">
              <w:rPr>
                <w:rFonts w:ascii="Calibri" w:hAnsi="Calibri"/>
              </w:rPr>
              <w:t>ommittee</w:t>
            </w:r>
          </w:p>
        </w:tc>
        <w:tc>
          <w:tcPr>
            <w:tcW w:w="4678" w:type="dxa"/>
          </w:tcPr>
          <w:p w14:paraId="50027A13" w14:textId="641AB64B" w:rsidR="000348ED" w:rsidRPr="001120B5" w:rsidRDefault="00D219FB" w:rsidP="005D05AC">
            <w:pPr>
              <w:jc w:val="right"/>
              <w:rPr>
                <w:rFonts w:ascii="Calibri" w:hAnsi="Calibri"/>
              </w:rPr>
            </w:pPr>
            <w:r w:rsidRPr="001120B5">
              <w:rPr>
                <w:rFonts w:ascii="Calibri" w:hAnsi="Calibri"/>
              </w:rPr>
              <w:t>######</w:t>
            </w:r>
          </w:p>
        </w:tc>
      </w:tr>
      <w:tr w:rsidR="000348ED" w:rsidRPr="001120B5" w14:paraId="2FE13E98" w14:textId="77777777" w:rsidTr="00E97226">
        <w:tc>
          <w:tcPr>
            <w:tcW w:w="5387" w:type="dxa"/>
          </w:tcPr>
          <w:p w14:paraId="739418EE" w14:textId="45D0DB60" w:rsidR="000348ED" w:rsidRPr="001120B5" w:rsidRDefault="005D05AC" w:rsidP="00E97226">
            <w:pPr>
              <w:tabs>
                <w:tab w:val="left" w:pos="851"/>
              </w:tabs>
              <w:rPr>
                <w:rFonts w:ascii="Calibri" w:hAnsi="Calibri"/>
              </w:rPr>
            </w:pPr>
            <w:r w:rsidRPr="001120B5">
              <w:rPr>
                <w:rFonts w:ascii="Calibri" w:hAnsi="Calibri"/>
              </w:rPr>
              <w:t>To:</w:t>
            </w:r>
            <w:r w:rsidRPr="001120B5">
              <w:rPr>
                <w:rFonts w:ascii="Calibri" w:hAnsi="Calibri"/>
              </w:rPr>
              <w:tab/>
            </w:r>
            <w:r w:rsidR="00D219FB" w:rsidRPr="001120B5">
              <w:rPr>
                <w:rFonts w:ascii="Calibri" w:hAnsi="Calibri"/>
              </w:rPr>
              <w:t>ARM Committee</w:t>
            </w:r>
          </w:p>
        </w:tc>
        <w:tc>
          <w:tcPr>
            <w:tcW w:w="4678" w:type="dxa"/>
          </w:tcPr>
          <w:p w14:paraId="138D5421" w14:textId="1CAE5FF0" w:rsidR="000348ED" w:rsidRPr="001120B5" w:rsidRDefault="000348ED" w:rsidP="001A654A">
            <w:pPr>
              <w:jc w:val="right"/>
              <w:rPr>
                <w:rFonts w:ascii="Calibri" w:hAnsi="Calibri"/>
              </w:rPr>
            </w:pPr>
          </w:p>
        </w:tc>
      </w:tr>
    </w:tbl>
    <w:p w14:paraId="6F2B276E" w14:textId="77777777" w:rsidR="000348ED" w:rsidRPr="001120B5" w:rsidRDefault="00E66034" w:rsidP="005D05AC">
      <w:pPr>
        <w:pStyle w:val="Title"/>
        <w:spacing w:before="480" w:after="120"/>
        <w:rPr>
          <w:rFonts w:ascii="Calibri" w:hAnsi="Calibri"/>
          <w:color w:val="00558C"/>
        </w:rPr>
      </w:pPr>
      <w:r w:rsidRPr="001120B5">
        <w:rPr>
          <w:rFonts w:ascii="Calibri" w:hAnsi="Calibri"/>
          <w:color w:val="00558C"/>
        </w:rPr>
        <w:t>LIAISON NOTE</w:t>
      </w:r>
    </w:p>
    <w:p w14:paraId="111D5C2F" w14:textId="40C52A67" w:rsidR="000348ED" w:rsidRPr="001120B5" w:rsidRDefault="00946176" w:rsidP="001E5BDE">
      <w:pPr>
        <w:pStyle w:val="Title"/>
        <w:spacing w:after="120"/>
        <w:rPr>
          <w:rFonts w:ascii="Calibri" w:hAnsi="Calibri"/>
          <w:color w:val="00558C"/>
        </w:rPr>
      </w:pPr>
      <w:r w:rsidRPr="001120B5">
        <w:rPr>
          <w:rFonts w:ascii="Calibri" w:hAnsi="Calibri"/>
          <w:color w:val="00558C"/>
        </w:rPr>
        <w:t>Technologies to support Maritime Single Window</w:t>
      </w:r>
      <w:r w:rsidR="00E17F03" w:rsidRPr="001120B5">
        <w:rPr>
          <w:rFonts w:ascii="Calibri" w:hAnsi="Calibri"/>
          <w:color w:val="00558C"/>
        </w:rPr>
        <w:t>.</w:t>
      </w:r>
    </w:p>
    <w:p w14:paraId="2E6627C7" w14:textId="152F47D2" w:rsidR="002D6741" w:rsidRPr="001120B5" w:rsidRDefault="008219F5" w:rsidP="002D6741">
      <w:pPr>
        <w:pStyle w:val="Title"/>
        <w:spacing w:after="120"/>
        <w:rPr>
          <w:rFonts w:ascii="Calibri" w:hAnsi="Calibri"/>
          <w:color w:val="00558C"/>
        </w:rPr>
      </w:pPr>
      <w:r w:rsidRPr="008219F5">
        <w:rPr>
          <w:rFonts w:ascii="Calibri" w:hAnsi="Calibri"/>
          <w:color w:val="00558C"/>
          <w:highlight w:val="yellow"/>
        </w:rPr>
        <w:t>DRAFT</w:t>
      </w:r>
    </w:p>
    <w:p w14:paraId="2010D9AF" w14:textId="77777777" w:rsidR="0064435F" w:rsidRPr="001120B5" w:rsidRDefault="0064435F" w:rsidP="00E66034">
      <w:pPr>
        <w:pStyle w:val="Heading1"/>
      </w:pPr>
      <w:r w:rsidRPr="001120B5">
        <w:t>Introduction</w:t>
      </w:r>
    </w:p>
    <w:p w14:paraId="417BC0A0" w14:textId="7F57CAD0" w:rsidR="00B8247E" w:rsidRPr="001120B5" w:rsidRDefault="001E5BDE" w:rsidP="002C45B1">
      <w:pPr>
        <w:pStyle w:val="BodyText"/>
      </w:pPr>
      <w:r w:rsidRPr="001120B5">
        <w:t xml:space="preserve">The </w:t>
      </w:r>
      <w:r w:rsidR="00946176" w:rsidRPr="001120B5">
        <w:t xml:space="preserve">ENAV Committee </w:t>
      </w:r>
      <w:r w:rsidR="00333ECF" w:rsidRPr="001120B5">
        <w:t xml:space="preserve">has tasks related to the identification of technologies to support maritime single window (MSW) reporting </w:t>
      </w:r>
      <w:r w:rsidRPr="001120B5">
        <w:t>(</w:t>
      </w:r>
      <w:r w:rsidR="00333ECF" w:rsidRPr="001120B5">
        <w:t xml:space="preserve">ENAV tasks </w:t>
      </w:r>
      <w:r w:rsidR="00565669" w:rsidRPr="001120B5">
        <w:t>4.3.1, 4.3.5 and 4.3.10</w:t>
      </w:r>
      <w:r w:rsidRPr="001120B5">
        <w:t>).</w:t>
      </w:r>
      <w:r w:rsidR="00565669" w:rsidRPr="001120B5">
        <w:t xml:space="preserve">  As part of this work, the ENAV Committee was commencing a review of the requirements for reporting in MSW based on the IMO FAL</w:t>
      </w:r>
      <w:r w:rsidR="00E42E3C" w:rsidRPr="001120B5">
        <w:t xml:space="preserve">.5/Circ.42 (May 2019).  </w:t>
      </w:r>
      <w:r w:rsidR="00B96B04" w:rsidRPr="001120B5">
        <w:t>The IALA Secretariat brought the attention of the ENAV Committee to the work being carried out in the ARM Committee to develop a guideline on ship reporting from a shore-based perspective, as provided in C72-11.2.6.</w:t>
      </w:r>
    </w:p>
    <w:p w14:paraId="4399A0DA" w14:textId="77777777" w:rsidR="00432982" w:rsidRPr="001120B5" w:rsidRDefault="00EE50E2" w:rsidP="00C757B4">
      <w:pPr>
        <w:pStyle w:val="Heading1"/>
      </w:pPr>
      <w:r w:rsidRPr="001120B5">
        <w:t>Comments</w:t>
      </w:r>
    </w:p>
    <w:p w14:paraId="1D4ACDB5" w14:textId="4A5F1D04" w:rsidR="006779C7" w:rsidRPr="001120B5" w:rsidRDefault="006779C7" w:rsidP="006779C7">
      <w:pPr>
        <w:pStyle w:val="BodyText"/>
      </w:pPr>
      <w:r w:rsidRPr="001120B5">
        <w:t xml:space="preserve">A meeting between the Chair (J Carson-Jackson) and Vice-Chair (E Batty) of ENAV WG2, IALA Secretariat (M Jeon) and the Task Leader for the Ship Reporting Guideline in ARM (F Pott) provided further insight into the development of the Guideline.  It was agreed that the most appropriate response from the ENAV Committee on their task item was to provide input to the review and further development of the Guideline. </w:t>
      </w:r>
    </w:p>
    <w:p w14:paraId="68A50221" w14:textId="77777777" w:rsidR="008B4E3E" w:rsidRDefault="006779C7" w:rsidP="006779C7">
      <w:pPr>
        <w:pStyle w:val="BodyText"/>
      </w:pPr>
      <w:r w:rsidRPr="001120B5">
        <w:t>The Committee identified potential input for the Guideline, and agreed</w:t>
      </w:r>
      <w:r w:rsidR="00E5269C" w:rsidRPr="001120B5">
        <w:t xml:space="preserve"> proposed text for inclusion in the guideline, as provided in the annex to this liaison note</w:t>
      </w:r>
      <w:r w:rsidR="008B4E3E">
        <w:t xml:space="preserve">. </w:t>
      </w:r>
    </w:p>
    <w:p w14:paraId="59C24A21" w14:textId="770BF634" w:rsidR="006779C7" w:rsidRPr="001120B5" w:rsidRDefault="008B4E3E" w:rsidP="006779C7">
      <w:pPr>
        <w:pStyle w:val="BodyText"/>
      </w:pPr>
      <w:r>
        <w:t xml:space="preserve">In addition, in discussion with the Task Group leader, F Pott, it was agreed that J Carson-Jackson and E Batty join the </w:t>
      </w:r>
      <w:r w:rsidR="008219F5">
        <w:t xml:space="preserve">task group to provide further input related to the work of the ENAV Committee, WG2 – Emerging Digital Technologies.  </w:t>
      </w:r>
      <w:r w:rsidR="006779C7" w:rsidRPr="001120B5">
        <w:t xml:space="preserve"> </w:t>
      </w:r>
    </w:p>
    <w:p w14:paraId="1710B279" w14:textId="77777777" w:rsidR="009F5C36" w:rsidRPr="001120B5" w:rsidRDefault="00AA76C0" w:rsidP="00E66034">
      <w:pPr>
        <w:pStyle w:val="Heading1"/>
      </w:pPr>
      <w:r w:rsidRPr="001120B5">
        <w:t xml:space="preserve">Action </w:t>
      </w:r>
      <w:proofErr w:type="gramStart"/>
      <w:r w:rsidRPr="001120B5">
        <w:t>requested</w:t>
      </w:r>
      <w:proofErr w:type="gramEnd"/>
    </w:p>
    <w:p w14:paraId="769B9622" w14:textId="17822800" w:rsidR="004C220D" w:rsidRPr="001120B5" w:rsidRDefault="00DC369D" w:rsidP="00E66034">
      <w:pPr>
        <w:pStyle w:val="BodyText"/>
      </w:pPr>
      <w:r w:rsidRPr="001120B5">
        <w:t xml:space="preserve">The </w:t>
      </w:r>
      <w:r w:rsidR="001E5BDE" w:rsidRPr="001120B5">
        <w:t>c</w:t>
      </w:r>
      <w:r w:rsidRPr="001120B5">
        <w:t>ommittee</w:t>
      </w:r>
      <w:r w:rsidR="00E5269C" w:rsidRPr="001120B5">
        <w:t xml:space="preserve"> is</w:t>
      </w:r>
      <w:r w:rsidR="001E5BDE" w:rsidRPr="001120B5">
        <w:t xml:space="preserve"> </w:t>
      </w:r>
      <w:r w:rsidR="00902AA4" w:rsidRPr="001120B5">
        <w:t>requested to</w:t>
      </w:r>
      <w:r w:rsidR="00630F7F" w:rsidRPr="001120B5">
        <w:t>:</w:t>
      </w:r>
    </w:p>
    <w:p w14:paraId="5DADF39F" w14:textId="06219029" w:rsidR="000223FD" w:rsidRPr="001120B5" w:rsidRDefault="00E17D4A" w:rsidP="005E4570">
      <w:pPr>
        <w:pStyle w:val="List1"/>
        <w:rPr>
          <w:lang w:val="en-GB"/>
        </w:rPr>
      </w:pPr>
      <w:r w:rsidRPr="001120B5">
        <w:rPr>
          <w:lang w:val="en-GB"/>
        </w:rPr>
        <w:t>Review</w:t>
      </w:r>
      <w:r w:rsidR="004D1574" w:rsidRPr="001120B5">
        <w:rPr>
          <w:lang w:val="en-GB"/>
        </w:rPr>
        <w:t xml:space="preserve"> the </w:t>
      </w:r>
      <w:r w:rsidR="00E5269C" w:rsidRPr="001120B5">
        <w:rPr>
          <w:lang w:val="en-GB"/>
        </w:rPr>
        <w:t>proposed addition from the ENAV Committee regarding technologies to support ship reporting</w:t>
      </w:r>
      <w:r w:rsidR="005E4570" w:rsidRPr="001120B5">
        <w:rPr>
          <w:lang w:val="en-GB"/>
        </w:rPr>
        <w:t>.</w:t>
      </w:r>
    </w:p>
    <w:p w14:paraId="50A43076" w14:textId="0508015F" w:rsidR="005E4570" w:rsidRPr="001120B5" w:rsidRDefault="005E4570" w:rsidP="005E4570">
      <w:pPr>
        <w:pStyle w:val="List1"/>
        <w:numPr>
          <w:ilvl w:val="0"/>
          <w:numId w:val="0"/>
        </w:numPr>
        <w:ind w:left="567"/>
        <w:rPr>
          <w:lang w:val="en-GB"/>
        </w:rPr>
      </w:pPr>
    </w:p>
    <w:p w14:paraId="3228AF16" w14:textId="77777777" w:rsidR="005E4570" w:rsidRPr="001120B5" w:rsidRDefault="005E4570" w:rsidP="005E4570">
      <w:pPr>
        <w:pStyle w:val="List1"/>
        <w:numPr>
          <w:ilvl w:val="0"/>
          <w:numId w:val="0"/>
        </w:numPr>
        <w:ind w:left="567"/>
        <w:rPr>
          <w:lang w:val="en-GB"/>
        </w:rPr>
        <w:sectPr w:rsidR="005E4570" w:rsidRPr="001120B5" w:rsidSect="005D05AC">
          <w:headerReference w:type="default" r:id="rId11"/>
          <w:footerReference w:type="default" r:id="rId12"/>
          <w:pgSz w:w="12240" w:h="15840"/>
          <w:pgMar w:top="1134" w:right="1134" w:bottom="1134" w:left="1134" w:header="720" w:footer="720" w:gutter="0"/>
          <w:cols w:space="720"/>
          <w:docGrid w:linePitch="360"/>
        </w:sectPr>
      </w:pPr>
    </w:p>
    <w:p w14:paraId="2BE7FF58" w14:textId="77777777" w:rsidR="00053F1E" w:rsidRPr="001120B5" w:rsidRDefault="00053F1E" w:rsidP="00053F1E">
      <w:pPr>
        <w:pStyle w:val="Annex"/>
      </w:pPr>
      <w:r w:rsidRPr="001120B5">
        <w:lastRenderedPageBreak/>
        <w:t xml:space="preserve">Proposed amendments / inclusion for draft guideline on ship reporting from a shore-based perspective </w:t>
      </w:r>
    </w:p>
    <w:p w14:paraId="26046A0A" w14:textId="23033169" w:rsidR="00E63426" w:rsidRPr="001120B5" w:rsidRDefault="00FC57EF" w:rsidP="003A36D8">
      <w:pPr>
        <w:pStyle w:val="Heading1"/>
        <w:numPr>
          <w:ilvl w:val="0"/>
          <w:numId w:val="31"/>
        </w:numPr>
      </w:pPr>
      <w:r w:rsidRPr="001120B5">
        <w:t xml:space="preserve">Section 3.6.4 </w:t>
      </w:r>
    </w:p>
    <w:p w14:paraId="1978A7DB" w14:textId="77777777" w:rsidR="00E8013A" w:rsidRDefault="00555AAD" w:rsidP="00E8013A">
      <w:pPr>
        <w:pStyle w:val="Heading2"/>
        <w:ind w:left="851" w:hanging="851"/>
      </w:pPr>
      <w:r w:rsidRPr="001120B5">
        <w:t>Comment</w:t>
      </w:r>
    </w:p>
    <w:p w14:paraId="1AD637CA" w14:textId="27634E83" w:rsidR="00415FC2" w:rsidRPr="001120B5" w:rsidRDefault="00E8013A" w:rsidP="00FD0563">
      <w:pPr>
        <w:pStyle w:val="List1"/>
        <w:numPr>
          <w:ilvl w:val="0"/>
          <w:numId w:val="0"/>
        </w:numPr>
        <w:ind w:left="567"/>
        <w:rPr>
          <w:lang w:val="en-GB"/>
        </w:rPr>
      </w:pPr>
      <w:r>
        <w:rPr>
          <w:lang w:val="en-GB"/>
        </w:rPr>
        <w:t xml:space="preserve">Text within the </w:t>
      </w:r>
      <w:r w:rsidR="00415FC2" w:rsidRPr="001120B5">
        <w:rPr>
          <w:lang w:val="en-GB"/>
        </w:rPr>
        <w:t xml:space="preserve">section refers to ‘… harmonised cyber security regime will be available’.  </w:t>
      </w:r>
      <w:r w:rsidR="00FD0563" w:rsidRPr="001120B5">
        <w:rPr>
          <w:lang w:val="en-GB"/>
        </w:rPr>
        <w:t>It is noted that h</w:t>
      </w:r>
      <w:r w:rsidR="00415FC2" w:rsidRPr="001120B5">
        <w:rPr>
          <w:lang w:val="en-GB"/>
        </w:rPr>
        <w:t xml:space="preserve">armonised does not mean the same regime – but expectation would be for confidence in cyber security for all aspects of the transport chain – </w:t>
      </w:r>
      <w:proofErr w:type="gramStart"/>
      <w:r w:rsidR="00415FC2" w:rsidRPr="001120B5">
        <w:rPr>
          <w:lang w:val="en-GB"/>
        </w:rPr>
        <w:t>i.e.</w:t>
      </w:r>
      <w:proofErr w:type="gramEnd"/>
      <w:r w:rsidR="00415FC2" w:rsidRPr="001120B5">
        <w:rPr>
          <w:lang w:val="en-GB"/>
        </w:rPr>
        <w:t xml:space="preserve"> cyber security goes beyond maritime application, and should be seen in a holistic manner.</w:t>
      </w:r>
      <w:r w:rsidR="00FD0563" w:rsidRPr="001120B5">
        <w:rPr>
          <w:lang w:val="en-GB"/>
        </w:rPr>
        <w:t xml:space="preserve"> </w:t>
      </w:r>
    </w:p>
    <w:p w14:paraId="6E45D3C6" w14:textId="0F6F4A73" w:rsidR="00FC57EF" w:rsidRPr="001120B5" w:rsidRDefault="00FC57EF" w:rsidP="00E8013A">
      <w:pPr>
        <w:pStyle w:val="Heading2"/>
      </w:pPr>
      <w:r w:rsidRPr="001120B5">
        <w:t>Additional sentence</w:t>
      </w:r>
      <w:r w:rsidR="00555AAD" w:rsidRPr="001120B5">
        <w:t xml:space="preserve"> at end of section:</w:t>
      </w:r>
    </w:p>
    <w:p w14:paraId="62A3F8D1" w14:textId="09756099" w:rsidR="00FC57EF" w:rsidRDefault="00555AAD" w:rsidP="005E4570">
      <w:pPr>
        <w:pStyle w:val="List1"/>
        <w:numPr>
          <w:ilvl w:val="0"/>
          <w:numId w:val="0"/>
        </w:numPr>
        <w:ind w:left="567"/>
        <w:rPr>
          <w:lang w:val="en-GB"/>
        </w:rPr>
      </w:pPr>
      <w:r w:rsidRPr="001120B5">
        <w:rPr>
          <w:lang w:val="en-GB"/>
        </w:rPr>
        <w:t xml:space="preserve">“Elements of cyber security that should be addressed include authentication, repudiation, encryption and authorisation.”  </w:t>
      </w:r>
    </w:p>
    <w:p w14:paraId="77079237" w14:textId="700861E5" w:rsidR="00E8013A" w:rsidRDefault="00421C1E" w:rsidP="003A36D8">
      <w:pPr>
        <w:pStyle w:val="Heading2"/>
      </w:pPr>
      <w:r>
        <w:t xml:space="preserve">Further comment </w:t>
      </w:r>
    </w:p>
    <w:p w14:paraId="0CA08BED" w14:textId="50639998" w:rsidR="00421C1E" w:rsidRDefault="0036658F" w:rsidP="005E4570">
      <w:pPr>
        <w:pStyle w:val="List1"/>
        <w:numPr>
          <w:ilvl w:val="0"/>
          <w:numId w:val="0"/>
        </w:numPr>
        <w:ind w:left="567"/>
        <w:rPr>
          <w:lang w:val="en-GB"/>
        </w:rPr>
      </w:pPr>
      <w:r>
        <w:rPr>
          <w:lang w:val="en-GB"/>
        </w:rPr>
        <w:t xml:space="preserve">Propose that </w:t>
      </w:r>
      <w:r w:rsidR="003A36D8" w:rsidRPr="003A36D8">
        <w:rPr>
          <w:i/>
          <w:iCs/>
          <w:lang w:val="en-GB"/>
        </w:rPr>
        <w:t>Identification</w:t>
      </w:r>
      <w:r>
        <w:rPr>
          <w:lang w:val="en-GB"/>
        </w:rPr>
        <w:t xml:space="preserve"> be included in this section, noting it is currently included in Annex </w:t>
      </w:r>
      <w:r w:rsidR="003A36D8">
        <w:rPr>
          <w:lang w:val="en-GB"/>
        </w:rPr>
        <w:t xml:space="preserve">A of the draft guideline.  </w:t>
      </w:r>
    </w:p>
    <w:p w14:paraId="1808438C" w14:textId="1D947EB1" w:rsidR="003A36D8" w:rsidRDefault="00AE1B98" w:rsidP="003A36D8">
      <w:pPr>
        <w:pStyle w:val="Heading1"/>
      </w:pPr>
      <w:r>
        <w:t xml:space="preserve">New section </w:t>
      </w:r>
      <w:r w:rsidR="00A41679">
        <w:t xml:space="preserve">3.7 – Technology to Support Exchange of Data </w:t>
      </w:r>
    </w:p>
    <w:p w14:paraId="6C4C2DC4" w14:textId="4993D5D4" w:rsidR="003A36D8" w:rsidRDefault="00A41679" w:rsidP="007A047F">
      <w:pPr>
        <w:pStyle w:val="Heading2"/>
      </w:pPr>
      <w:r>
        <w:t xml:space="preserve">Comment </w:t>
      </w:r>
    </w:p>
    <w:p w14:paraId="477F0194" w14:textId="549A9EAE" w:rsidR="00A41679" w:rsidRDefault="00A41679" w:rsidP="005E4570">
      <w:pPr>
        <w:pStyle w:val="List1"/>
        <w:numPr>
          <w:ilvl w:val="0"/>
          <w:numId w:val="0"/>
        </w:numPr>
        <w:ind w:left="567"/>
        <w:rPr>
          <w:lang w:val="en-GB"/>
        </w:rPr>
      </w:pPr>
      <w:r>
        <w:rPr>
          <w:lang w:val="en-GB"/>
        </w:rPr>
        <w:t>A new section to be included to reflect the different technologies</w:t>
      </w:r>
      <w:r w:rsidR="007A047F">
        <w:rPr>
          <w:lang w:val="en-GB"/>
        </w:rPr>
        <w:t xml:space="preserve"> that can be used to support ship reporting.  </w:t>
      </w:r>
    </w:p>
    <w:p w14:paraId="4AC64975" w14:textId="53F8401C" w:rsidR="007A047F" w:rsidRDefault="007A047F" w:rsidP="007A047F">
      <w:pPr>
        <w:pStyle w:val="Heading2"/>
      </w:pPr>
      <w:r>
        <w:t>Proposed text</w:t>
      </w:r>
    </w:p>
    <w:p w14:paraId="193CC811" w14:textId="10F3AE26" w:rsidR="00841B3A" w:rsidRDefault="00841B3A" w:rsidP="00B03ACC">
      <w:pPr>
        <w:pStyle w:val="BodyText"/>
        <w:rPr>
          <w:ins w:id="0" w:author="Ernest Batty" w:date="2021-03-22T08:55:00Z"/>
        </w:rPr>
      </w:pPr>
      <w:ins w:id="1" w:author="Ernest Batty" w:date="2021-03-22T08:52:00Z">
        <w:r>
          <w:t xml:space="preserve">Communication systems between the ship and the shore should support the exchange of digital data used for Ship Reporting and </w:t>
        </w:r>
      </w:ins>
      <w:ins w:id="2" w:author="Ernest Batty" w:date="2021-03-22T08:53:00Z">
        <w:r>
          <w:t xml:space="preserve">the ability to support SOAP and / or REST based services either directly or </w:t>
        </w:r>
      </w:ins>
      <w:ins w:id="3" w:author="Ernest Batty" w:date="2021-03-22T09:03:00Z">
        <w:r w:rsidR="003C5987">
          <w:t xml:space="preserve">through </w:t>
        </w:r>
      </w:ins>
      <w:ins w:id="4" w:author="Ernest Batty" w:date="2021-03-22T08:53:00Z">
        <w:r>
          <w:t>a gateway.</w:t>
        </w:r>
      </w:ins>
    </w:p>
    <w:p w14:paraId="767FFB0A" w14:textId="2CB5E1E8" w:rsidR="00841B3A" w:rsidRDefault="00F44C6D" w:rsidP="00B03ACC">
      <w:pPr>
        <w:pStyle w:val="BodyText"/>
        <w:rPr>
          <w:ins w:id="5" w:author="Ernest Batty" w:date="2021-03-22T09:01:00Z"/>
        </w:rPr>
      </w:pPr>
      <w:ins w:id="6" w:author="Ernest Batty" w:date="2021-03-22T09:18:00Z">
        <w:r>
          <w:t>C</w:t>
        </w:r>
      </w:ins>
      <w:ins w:id="7" w:author="Ernest Batty" w:date="2021-03-22T09:01:00Z">
        <w:r w:rsidR="00841B3A">
          <w:t xml:space="preserve">onsiderations when selecting the </w:t>
        </w:r>
        <w:r w:rsidR="003C5987">
          <w:t>communication systems could include:</w:t>
        </w:r>
      </w:ins>
    </w:p>
    <w:p w14:paraId="3E2DBEBD" w14:textId="77777777" w:rsidR="00F44C6D" w:rsidRDefault="00F44C6D" w:rsidP="003C5987">
      <w:pPr>
        <w:pStyle w:val="BodyText"/>
        <w:numPr>
          <w:ilvl w:val="0"/>
          <w:numId w:val="35"/>
        </w:numPr>
        <w:rPr>
          <w:ins w:id="8" w:author="Ernest Batty" w:date="2021-03-22T09:24:00Z"/>
        </w:rPr>
      </w:pPr>
      <w:ins w:id="9" w:author="Ernest Batty" w:date="2021-03-22T09:24:00Z">
        <w:r>
          <w:t xml:space="preserve">Data rate to carry the digital </w:t>
        </w:r>
        <w:proofErr w:type="gramStart"/>
        <w:r>
          <w:t>data</w:t>
        </w:r>
        <w:proofErr w:type="gramEnd"/>
      </w:ins>
    </w:p>
    <w:p w14:paraId="01ED1858" w14:textId="41859EE6" w:rsidR="003C5987" w:rsidRDefault="003C5987" w:rsidP="003C5987">
      <w:pPr>
        <w:pStyle w:val="BodyText"/>
        <w:numPr>
          <w:ilvl w:val="0"/>
          <w:numId w:val="35"/>
        </w:numPr>
        <w:rPr>
          <w:ins w:id="10" w:author="Ernest Batty" w:date="2021-03-22T09:01:00Z"/>
        </w:rPr>
      </w:pPr>
      <w:ins w:id="11" w:author="Ernest Batty" w:date="2021-03-22T09:01:00Z">
        <w:r>
          <w:t>Cost</w:t>
        </w:r>
      </w:ins>
    </w:p>
    <w:p w14:paraId="7E011475" w14:textId="7E516C38" w:rsidR="003C5987" w:rsidRDefault="003C5987" w:rsidP="003C5987">
      <w:pPr>
        <w:pStyle w:val="BodyText"/>
        <w:numPr>
          <w:ilvl w:val="0"/>
          <w:numId w:val="35"/>
        </w:numPr>
        <w:rPr>
          <w:ins w:id="12" w:author="Ernest Batty" w:date="2021-03-22T09:02:00Z"/>
        </w:rPr>
      </w:pPr>
      <w:ins w:id="13" w:author="Ernest Batty" w:date="2021-03-22T09:01:00Z">
        <w:r>
          <w:t>C</w:t>
        </w:r>
      </w:ins>
      <w:ins w:id="14" w:author="Ernest Batty" w:date="2021-03-22T09:02:00Z">
        <w:r>
          <w:t xml:space="preserve">overage </w:t>
        </w:r>
        <w:proofErr w:type="gramStart"/>
        <w:r>
          <w:t>in the area of</w:t>
        </w:r>
        <w:proofErr w:type="gramEnd"/>
        <w:r>
          <w:t xml:space="preserve"> interest</w:t>
        </w:r>
      </w:ins>
    </w:p>
    <w:p w14:paraId="14B18965" w14:textId="468FB801" w:rsidR="003C5987" w:rsidRDefault="003C5987" w:rsidP="003C5987">
      <w:pPr>
        <w:pStyle w:val="BodyText"/>
        <w:numPr>
          <w:ilvl w:val="0"/>
          <w:numId w:val="35"/>
        </w:numPr>
        <w:rPr>
          <w:ins w:id="15" w:author="Ernest Batty" w:date="2021-03-22T09:02:00Z"/>
        </w:rPr>
      </w:pPr>
      <w:ins w:id="16" w:author="Ernest Batty" w:date="2021-03-22T09:02:00Z">
        <w:r>
          <w:t>Us</w:t>
        </w:r>
      </w:ins>
      <w:ins w:id="17" w:author="Ernest Batty" w:date="2021-03-22T09:03:00Z">
        <w:r>
          <w:t>e of</w:t>
        </w:r>
      </w:ins>
      <w:ins w:id="18" w:author="Ernest Batty" w:date="2021-03-22T09:02:00Z">
        <w:r>
          <w:t xml:space="preserve"> a combination of communication </w:t>
        </w:r>
        <w:proofErr w:type="gramStart"/>
        <w:r>
          <w:t>systems</w:t>
        </w:r>
        <w:proofErr w:type="gramEnd"/>
      </w:ins>
    </w:p>
    <w:p w14:paraId="63ADC242" w14:textId="2A6F6EDC" w:rsidR="003C5987" w:rsidRDefault="00F44C6D" w:rsidP="003C5987">
      <w:pPr>
        <w:pStyle w:val="BodyText"/>
        <w:numPr>
          <w:ilvl w:val="0"/>
          <w:numId w:val="35"/>
        </w:numPr>
        <w:rPr>
          <w:ins w:id="19" w:author="Ernest Batty" w:date="2021-03-22T09:02:00Z"/>
        </w:rPr>
      </w:pPr>
      <w:ins w:id="20" w:author="Ernest Batty" w:date="2021-03-22T09:19:00Z">
        <w:r>
          <w:t>Reliability / Availability</w:t>
        </w:r>
      </w:ins>
      <w:ins w:id="21" w:author="Ernest Batty" w:date="2021-03-22T09:02:00Z">
        <w:r w:rsidR="003C5987">
          <w:t xml:space="preserve"> of the selected communication system</w:t>
        </w:r>
      </w:ins>
      <w:ins w:id="22" w:author="Ernest Batty" w:date="2021-03-22T09:19:00Z">
        <w:r>
          <w:t xml:space="preserve"> </w:t>
        </w:r>
      </w:ins>
    </w:p>
    <w:p w14:paraId="285C7717" w14:textId="0FFCC4B1" w:rsidR="003C5987" w:rsidRDefault="003C5987" w:rsidP="00B03ACC">
      <w:pPr>
        <w:pStyle w:val="BodyText"/>
        <w:rPr>
          <w:ins w:id="23" w:author="Ernest Batty" w:date="2021-03-22T09:20:00Z"/>
        </w:rPr>
      </w:pPr>
    </w:p>
    <w:p w14:paraId="6F127AD0" w14:textId="75F1FDF1" w:rsidR="00F44C6D" w:rsidRDefault="00F44C6D" w:rsidP="00B03ACC">
      <w:pPr>
        <w:pStyle w:val="BodyText"/>
        <w:rPr>
          <w:ins w:id="24" w:author="Ernest Batty" w:date="2021-03-22T09:20:00Z"/>
        </w:rPr>
      </w:pPr>
      <w:ins w:id="25" w:author="Ernest Batty" w:date="2021-03-22T09:20:00Z">
        <w:r>
          <w:t>Communication systems that could be considered for use either directly or via a gateway are:</w:t>
        </w:r>
      </w:ins>
    </w:p>
    <w:p w14:paraId="5FA80E78" w14:textId="552AF1B0" w:rsidR="00F44C6D" w:rsidRDefault="00F44C6D" w:rsidP="00F44C6D">
      <w:pPr>
        <w:pStyle w:val="BodyText"/>
        <w:numPr>
          <w:ilvl w:val="0"/>
          <w:numId w:val="36"/>
        </w:numPr>
        <w:rPr>
          <w:ins w:id="26" w:author="Ernest Batty" w:date="2021-03-22T08:54:00Z"/>
        </w:rPr>
      </w:pPr>
      <w:ins w:id="27" w:author="Ernest Batty" w:date="2021-03-22T09:20:00Z">
        <w:r>
          <w:t>IMT</w:t>
        </w:r>
      </w:ins>
      <w:ins w:id="28" w:author="Ernest Batty" w:date="2021-03-22T09:21:00Z">
        <w:r>
          <w:t xml:space="preserve"> 2000 and IMT 2020 (LTE, 4G and 5G IMT technologies)</w:t>
        </w:r>
      </w:ins>
    </w:p>
    <w:p w14:paraId="5FD4538F" w14:textId="6610C6ED" w:rsidR="00841B3A" w:rsidRDefault="00F44C6D" w:rsidP="00F44C6D">
      <w:pPr>
        <w:pStyle w:val="BodyText"/>
        <w:numPr>
          <w:ilvl w:val="0"/>
          <w:numId w:val="36"/>
        </w:numPr>
        <w:rPr>
          <w:ins w:id="29" w:author="Ernest Batty" w:date="2021-03-22T09:23:00Z"/>
        </w:rPr>
      </w:pPr>
      <w:ins w:id="30" w:author="Ernest Batty" w:date="2021-03-22T09:22:00Z">
        <w:r>
          <w:t>VDES that in</w:t>
        </w:r>
      </w:ins>
      <w:ins w:id="31" w:author="Ernest Batty" w:date="2021-03-22T09:23:00Z">
        <w:r>
          <w:t>cludes AIS, ASM and VDE</w:t>
        </w:r>
      </w:ins>
    </w:p>
    <w:p w14:paraId="2CAC5574" w14:textId="5DF4BE40" w:rsidR="00F44C6D" w:rsidRDefault="00F44C6D" w:rsidP="00F44C6D">
      <w:pPr>
        <w:pStyle w:val="BodyText"/>
        <w:numPr>
          <w:ilvl w:val="0"/>
          <w:numId w:val="36"/>
        </w:numPr>
        <w:rPr>
          <w:ins w:id="32" w:author="Ernest Batty" w:date="2021-03-22T08:54:00Z"/>
        </w:rPr>
      </w:pPr>
      <w:ins w:id="33" w:author="Ernest Batty" w:date="2021-03-22T09:23:00Z">
        <w:r>
          <w:lastRenderedPageBreak/>
          <w:t>Satellite communication systems</w:t>
        </w:r>
      </w:ins>
    </w:p>
    <w:p w14:paraId="4F3F2520" w14:textId="77777777" w:rsidR="00F44C6D" w:rsidRDefault="00F44C6D" w:rsidP="00B03ACC">
      <w:pPr>
        <w:pStyle w:val="BodyText"/>
        <w:rPr>
          <w:ins w:id="34" w:author="Ernest Batty" w:date="2021-03-22T09:25:00Z"/>
        </w:rPr>
      </w:pPr>
    </w:p>
    <w:p w14:paraId="7FB9F29B" w14:textId="77777777" w:rsidR="00F44C6D" w:rsidRDefault="00F44C6D" w:rsidP="00B03ACC">
      <w:pPr>
        <w:pStyle w:val="BodyText"/>
        <w:rPr>
          <w:ins w:id="35" w:author="Ernest Batty" w:date="2021-03-22T09:25:00Z"/>
        </w:rPr>
      </w:pPr>
    </w:p>
    <w:p w14:paraId="78B66E81" w14:textId="77777777" w:rsidR="00F44C6D" w:rsidRDefault="00F44C6D" w:rsidP="00B03ACC">
      <w:pPr>
        <w:pStyle w:val="BodyText"/>
        <w:rPr>
          <w:ins w:id="36" w:author="Ernest Batty" w:date="2021-03-22T09:25:00Z"/>
        </w:rPr>
      </w:pPr>
    </w:p>
    <w:p w14:paraId="078639BA" w14:textId="5626406F" w:rsidR="00B03ACC" w:rsidDel="002C6F18" w:rsidRDefault="00B03ACC" w:rsidP="00B03ACC">
      <w:pPr>
        <w:pStyle w:val="BodyText"/>
        <w:rPr>
          <w:del w:id="37" w:author="Jillian Carson-Jackson" w:date="2021-03-22T21:41:00Z"/>
        </w:rPr>
      </w:pPr>
      <w:del w:id="38" w:author="Jillian Carson-Jackson" w:date="2021-03-22T21:41:00Z">
        <w:r w:rsidDel="002C6F18">
          <w:delText xml:space="preserve">[propose new section to be developed by </w:delText>
        </w:r>
        <w:commentRangeStart w:id="39"/>
        <w:r w:rsidDel="002C6F18">
          <w:delText xml:space="preserve">ENAV WG2 </w:delText>
        </w:r>
        <w:commentRangeEnd w:id="39"/>
        <w:r w:rsidDel="002C6F18">
          <w:rPr>
            <w:rStyle w:val="CommentReference"/>
            <w:rFonts w:asciiTheme="minorHAnsi" w:eastAsiaTheme="minorHAnsi" w:hAnsiTheme="minorHAnsi" w:cstheme="minorBidi"/>
            <w:lang w:eastAsia="en-US"/>
          </w:rPr>
          <w:commentReference w:id="39"/>
        </w:r>
        <w:r w:rsidDel="002C6F18">
          <w:delText xml:space="preserve">on the technology to support digital data exchange as per current task items] </w:delText>
        </w:r>
      </w:del>
    </w:p>
    <w:p w14:paraId="43614EF1" w14:textId="2C44D898" w:rsidR="00B03ACC" w:rsidDel="002C6F18" w:rsidRDefault="00B03ACC" w:rsidP="00B03ACC">
      <w:pPr>
        <w:pStyle w:val="BodyText"/>
        <w:rPr>
          <w:del w:id="40" w:author="Jillian Carson-Jackson" w:date="2021-03-22T21:41:00Z"/>
        </w:rPr>
      </w:pPr>
      <w:commentRangeStart w:id="41"/>
      <w:del w:id="42" w:author="Jillian Carson-Jackson" w:date="2021-03-22T21:41:00Z">
        <w:r w:rsidDel="002C6F18">
          <w:delText xml:space="preserve">Suggestion for proposed content? </w:delText>
        </w:r>
        <w:commentRangeEnd w:id="41"/>
        <w:r w:rsidDel="002C6F18">
          <w:rPr>
            <w:rStyle w:val="CommentReference"/>
          </w:rPr>
          <w:commentReference w:id="41"/>
        </w:r>
      </w:del>
    </w:p>
    <w:p w14:paraId="071E3A23" w14:textId="7E272939" w:rsidR="00B03ACC" w:rsidDel="002C6F18" w:rsidRDefault="00B03ACC" w:rsidP="008954B6">
      <w:pPr>
        <w:pStyle w:val="BodyText"/>
        <w:numPr>
          <w:ilvl w:val="0"/>
          <w:numId w:val="34"/>
        </w:numPr>
        <w:rPr>
          <w:del w:id="43" w:author="Jillian Carson-Jackson" w:date="2021-03-22T21:41:00Z"/>
        </w:rPr>
      </w:pPr>
      <w:del w:id="44" w:author="Jillian Carson-Jackson" w:date="2021-03-22T21:41:00Z">
        <w:r w:rsidDel="002C6F18">
          <w:delText xml:space="preserve">Note IMT developments – including LTE, 4G, 5G developments </w:delText>
        </w:r>
      </w:del>
    </w:p>
    <w:p w14:paraId="2DA9083D" w14:textId="6AE27BF5" w:rsidR="00B03ACC" w:rsidDel="002C6F18" w:rsidRDefault="00B03ACC" w:rsidP="008954B6">
      <w:pPr>
        <w:pStyle w:val="BodyText"/>
        <w:numPr>
          <w:ilvl w:val="0"/>
          <w:numId w:val="34"/>
        </w:numPr>
        <w:rPr>
          <w:del w:id="45" w:author="Jillian Carson-Jackson" w:date="2021-03-22T21:41:00Z"/>
        </w:rPr>
      </w:pPr>
      <w:del w:id="46" w:author="Jillian Carson-Jackson" w:date="2021-03-22T21:41:00Z">
        <w:r w:rsidDel="002C6F18">
          <w:delText>Reference options other than IP based (i.e. VDES, including AIS) (</w:delText>
        </w:r>
        <w:commentRangeStart w:id="47"/>
        <w:r w:rsidDel="002C6F18">
          <w:delText xml:space="preserve">noting that non-IP would not have the REST or SOAP protocols) </w:delText>
        </w:r>
        <w:commentRangeEnd w:id="47"/>
        <w:r w:rsidR="00F44C6D" w:rsidDel="002C6F18">
          <w:rPr>
            <w:rStyle w:val="CommentReference"/>
            <w:rFonts w:asciiTheme="minorHAnsi" w:eastAsiaTheme="minorHAnsi" w:hAnsiTheme="minorHAnsi" w:cstheme="minorBidi"/>
            <w:lang w:eastAsia="en-US"/>
          </w:rPr>
          <w:commentReference w:id="47"/>
        </w:r>
      </w:del>
    </w:p>
    <w:p w14:paraId="48ADD67D" w14:textId="12635083" w:rsidR="00B03ACC" w:rsidDel="002C6F18" w:rsidRDefault="00B03ACC" w:rsidP="008954B6">
      <w:pPr>
        <w:pStyle w:val="BodyText"/>
        <w:numPr>
          <w:ilvl w:val="0"/>
          <w:numId w:val="34"/>
        </w:numPr>
        <w:rPr>
          <w:del w:id="48" w:author="Jillian Carson-Jackson" w:date="2021-03-22T21:41:00Z"/>
        </w:rPr>
      </w:pPr>
      <w:del w:id="49" w:author="Jillian Carson-Jackson" w:date="2021-03-22T21:41:00Z">
        <w:r w:rsidDel="002C6F18">
          <w:delText xml:space="preserve">Digital VHF – </w:delText>
        </w:r>
        <w:r w:rsidRPr="004B2F0F" w:rsidDel="002C6F18">
          <w:rPr>
            <w:highlight w:val="yellow"/>
          </w:rPr>
          <w:delText>next to dPMR</w:delText>
        </w:r>
        <w:r w:rsidDel="002C6F18">
          <w:delText xml:space="preserve">  / data channel transmission …. (DSC?)  </w:delText>
        </w:r>
      </w:del>
    </w:p>
    <w:p w14:paraId="500A5A71" w14:textId="3364FB22" w:rsidR="00B03ACC" w:rsidDel="002C6F18" w:rsidRDefault="00B03ACC" w:rsidP="008954B6">
      <w:pPr>
        <w:pStyle w:val="BodyText"/>
        <w:numPr>
          <w:ilvl w:val="0"/>
          <w:numId w:val="34"/>
        </w:numPr>
        <w:rPr>
          <w:del w:id="50" w:author="Jillian Carson-Jackson" w:date="2021-03-22T21:41:00Z"/>
        </w:rPr>
      </w:pPr>
      <w:del w:id="51" w:author="Jillian Carson-Jackson" w:date="2021-03-22T21:41:00Z">
        <w:r w:rsidDel="002C6F18">
          <w:delText xml:space="preserve">Request by one channel / response by another </w:delText>
        </w:r>
      </w:del>
    </w:p>
    <w:p w14:paraId="383C8382" w14:textId="4839B9AB" w:rsidR="00B03ACC" w:rsidDel="002C6F18" w:rsidRDefault="00B03ACC" w:rsidP="008954B6">
      <w:pPr>
        <w:pStyle w:val="BodyText"/>
        <w:numPr>
          <w:ilvl w:val="0"/>
          <w:numId w:val="34"/>
        </w:numPr>
        <w:rPr>
          <w:del w:id="52" w:author="Jillian Carson-Jackson" w:date="2021-03-22T21:41:00Z"/>
        </w:rPr>
      </w:pPr>
      <w:del w:id="53" w:author="Jillian Carson-Jackson" w:date="2021-03-22T21:41:00Z">
        <w:r w:rsidDel="002C6F18">
          <w:delText xml:space="preserve">Linking technology to area of operation </w:delText>
        </w:r>
      </w:del>
    </w:p>
    <w:p w14:paraId="048DDFA2" w14:textId="0A112DA2" w:rsidR="00B03ACC" w:rsidDel="002C6F18" w:rsidRDefault="00B03ACC" w:rsidP="008954B6">
      <w:pPr>
        <w:pStyle w:val="BodyText"/>
        <w:numPr>
          <w:ilvl w:val="0"/>
          <w:numId w:val="34"/>
        </w:numPr>
        <w:rPr>
          <w:del w:id="54" w:author="Jillian Carson-Jackson" w:date="2021-03-22T21:41:00Z"/>
        </w:rPr>
      </w:pPr>
      <w:del w:id="55" w:author="Jillian Carson-Jackson" w:date="2021-03-22T21:41:00Z">
        <w:r w:rsidDel="002C6F18">
          <w:delText xml:space="preserve">Technology ‘graceful degradation’ automatic switching to alternative </w:delText>
        </w:r>
      </w:del>
    </w:p>
    <w:p w14:paraId="51C8EF51" w14:textId="207B8B1C" w:rsidR="00B03ACC" w:rsidDel="002C6F18" w:rsidRDefault="00B03ACC" w:rsidP="008954B6">
      <w:pPr>
        <w:pStyle w:val="BodyText"/>
        <w:numPr>
          <w:ilvl w:val="0"/>
          <w:numId w:val="34"/>
        </w:numPr>
        <w:rPr>
          <w:del w:id="56" w:author="Jillian Carson-Jackson" w:date="2021-03-22T21:41:00Z"/>
        </w:rPr>
      </w:pPr>
      <w:del w:id="57" w:author="Jillian Carson-Jackson" w:date="2021-03-22T21:41:00Z">
        <w:r w:rsidDel="002C6F18">
          <w:delText>LRIT</w:delText>
        </w:r>
      </w:del>
    </w:p>
    <w:p w14:paraId="2491C960" w14:textId="5DFFE4D0" w:rsidR="00B03ACC" w:rsidDel="002C6F18" w:rsidRDefault="00B03ACC" w:rsidP="008954B6">
      <w:pPr>
        <w:pStyle w:val="BodyText"/>
        <w:numPr>
          <w:ilvl w:val="0"/>
          <w:numId w:val="34"/>
        </w:numPr>
        <w:rPr>
          <w:del w:id="58" w:author="Jillian Carson-Jackson" w:date="2021-03-22T21:41:00Z"/>
        </w:rPr>
      </w:pPr>
      <w:del w:id="59" w:author="Jillian Carson-Jackson" w:date="2021-03-22T21:41:00Z">
        <w:r w:rsidDel="002C6F18">
          <w:delText xml:space="preserve">Costs for data transmission </w:delText>
        </w:r>
      </w:del>
    </w:p>
    <w:p w14:paraId="07E71E47" w14:textId="3CF9DA3A" w:rsidR="00B03ACC" w:rsidRPr="00A96EC1" w:rsidDel="002C6F18" w:rsidRDefault="00B03ACC" w:rsidP="00B03ACC">
      <w:pPr>
        <w:pStyle w:val="BodyText"/>
        <w:rPr>
          <w:del w:id="60" w:author="Jillian Carson-Jackson" w:date="2021-03-22T21:41:00Z"/>
        </w:rPr>
      </w:pPr>
    </w:p>
    <w:p w14:paraId="75C058E5" w14:textId="77777777" w:rsidR="007A047F" w:rsidRPr="001120B5" w:rsidRDefault="007A047F" w:rsidP="005E4570">
      <w:pPr>
        <w:pStyle w:val="List1"/>
        <w:numPr>
          <w:ilvl w:val="0"/>
          <w:numId w:val="0"/>
        </w:numPr>
        <w:ind w:left="567"/>
        <w:rPr>
          <w:lang w:val="en-GB"/>
        </w:rPr>
      </w:pPr>
    </w:p>
    <w:sectPr w:rsidR="007A047F" w:rsidRPr="001120B5" w:rsidSect="005D05AC">
      <w:pgSz w:w="12240" w:h="15840"/>
      <w:pgMar w:top="1134" w:right="1134" w:bottom="1134" w:left="1134"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9" w:author="Jillian Carson-Jackson" w:date="2021-03-18T16:23:00Z" w:initials="JC">
    <w:p w14:paraId="19473B33" w14:textId="1845BA06" w:rsidR="00B03ACC" w:rsidRDefault="00B03ACC">
      <w:pPr>
        <w:pStyle w:val="CommentText"/>
      </w:pPr>
      <w:r>
        <w:rPr>
          <w:rStyle w:val="CommentReference"/>
        </w:rPr>
        <w:annotationRef/>
      </w:r>
      <w:r>
        <w:t xml:space="preserve">To be developed by 22 March </w:t>
      </w:r>
    </w:p>
  </w:comment>
  <w:comment w:id="41" w:author="Ernest Batty" w:date="2021-03-14T10:56:00Z" w:initials="EB">
    <w:p w14:paraId="48813853" w14:textId="77777777" w:rsidR="00B03ACC" w:rsidRDefault="00B03ACC" w:rsidP="00B03ACC">
      <w:pPr>
        <w:pStyle w:val="CommentText"/>
      </w:pPr>
      <w:r>
        <w:rPr>
          <w:rStyle w:val="CommentReference"/>
        </w:rPr>
        <w:annotationRef/>
      </w:r>
      <w:r>
        <w:t>Needs to deal with the proposed protocols (SOAP or REST) and probably drives the solution towards an IP based communications system.</w:t>
      </w:r>
    </w:p>
  </w:comment>
  <w:comment w:id="47" w:author="Ernest Batty" w:date="2021-03-22T09:22:00Z" w:initials="EB">
    <w:p w14:paraId="6B86C679" w14:textId="6C926DAA" w:rsidR="00F44C6D" w:rsidRDefault="00F44C6D">
      <w:pPr>
        <w:pStyle w:val="CommentText"/>
      </w:pPr>
      <w:r>
        <w:rPr>
          <w:rStyle w:val="CommentReference"/>
        </w:rPr>
        <w:annotationRef/>
      </w:r>
      <w:r>
        <w:t>This comment is not strictly true. SOAP and REST can run over other non-IP technologies.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9473B33" w15:done="0"/>
  <w15:commentEx w15:paraId="48813853" w15:done="0"/>
  <w15:commentEx w15:paraId="6B86C6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DFD1E" w16cex:dateUtc="2021-03-18T05:23:00Z"/>
  <w16cex:commentExtensible w16cex:durableId="23F86A45" w16cex:dateUtc="2021-03-14T10:56:00Z"/>
  <w16cex:commentExtensible w16cex:durableId="2402E03B" w16cex:dateUtc="2021-03-22T09: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9473B33" w16cid:durableId="23FDFD1E"/>
  <w16cid:commentId w16cid:paraId="48813853" w16cid:durableId="23F86A45"/>
  <w16cid:commentId w16cid:paraId="6B86C679" w16cid:durableId="2402E03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2ECA97" w14:textId="77777777" w:rsidR="00732CB3" w:rsidRDefault="00732CB3" w:rsidP="00002906">
      <w:r>
        <w:separator/>
      </w:r>
    </w:p>
  </w:endnote>
  <w:endnote w:type="continuationSeparator" w:id="0">
    <w:p w14:paraId="5ED35C0A" w14:textId="77777777" w:rsidR="00732CB3" w:rsidRDefault="00732CB3"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E3CB7" w14:textId="7DF81E1A" w:rsidR="00002906" w:rsidRDefault="00002906">
    <w:pPr>
      <w:pStyle w:val="Footer"/>
    </w:pPr>
    <w:r>
      <w:tab/>
    </w:r>
    <w:r>
      <w:fldChar w:fldCharType="begin"/>
    </w:r>
    <w:r>
      <w:instrText xml:space="preserve"> PAGE   \* MERGEFORMAT </w:instrText>
    </w:r>
    <w:r>
      <w:fldChar w:fldCharType="separate"/>
    </w:r>
    <w:r w:rsidR="005E4541">
      <w:rPr>
        <w:noProof/>
      </w:rPr>
      <w:t>1</w:t>
    </w:r>
    <w:r>
      <w:rPr>
        <w:noProof/>
      </w:rPr>
      <w:fldChar w:fldCharType="end"/>
    </w:r>
    <w:r w:rsidR="008219F5">
      <w:rPr>
        <w:noProof/>
      </w:rPr>
      <w:t xml:space="preserve"> </w:t>
    </w:r>
    <w:r w:rsidR="008219F5" w:rsidRPr="008219F5">
      <w:rPr>
        <w:noProof/>
        <w:highlight w:val="yellow"/>
      </w:rPr>
      <w:t>DRAFT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0738A0" w14:textId="77777777" w:rsidR="00732CB3" w:rsidRDefault="00732CB3" w:rsidP="00002906">
      <w:r>
        <w:separator/>
      </w:r>
    </w:p>
  </w:footnote>
  <w:footnote w:type="continuationSeparator" w:id="0">
    <w:p w14:paraId="53A65C70" w14:textId="77777777" w:rsidR="00732CB3" w:rsidRDefault="00732CB3"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7C935" w14:textId="77777777" w:rsidR="00073774" w:rsidRDefault="00043DE3">
    <w:pPr>
      <w:pStyle w:val="Header"/>
    </w:pPr>
    <w:r>
      <w:rPr>
        <w:noProof/>
        <w:lang w:val="nn-NO" w:eastAsia="nn-NO"/>
      </w:rPr>
      <w:drawing>
        <wp:inline distT="0" distB="0" distL="0" distR="0" wp14:anchorId="7BD99584" wp14:editId="6549F0CC">
          <wp:extent cx="746760" cy="73152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720A65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1D0C59"/>
    <w:multiLevelType w:val="hybridMultilevel"/>
    <w:tmpl w:val="B6DCC786"/>
    <w:lvl w:ilvl="0" w:tplc="EE6A11CA">
      <w:start w:val="1"/>
      <w:numFmt w:val="lowerLetter"/>
      <w:lvlText w:val="(%1)"/>
      <w:lvlJc w:val="left"/>
      <w:pPr>
        <w:ind w:left="477" w:hanging="263"/>
      </w:pPr>
      <w:rPr>
        <w:rFonts w:ascii="Calibri" w:eastAsia="Calibri" w:hAnsi="Calibri" w:hint="default"/>
        <w:spacing w:val="-1"/>
        <w:sz w:val="20"/>
        <w:szCs w:val="20"/>
      </w:rPr>
    </w:lvl>
    <w:lvl w:ilvl="1" w:tplc="F4D058C6">
      <w:start w:val="1"/>
      <w:numFmt w:val="bullet"/>
      <w:lvlText w:val="•"/>
      <w:lvlJc w:val="left"/>
      <w:pPr>
        <w:ind w:left="1067" w:hanging="263"/>
      </w:pPr>
      <w:rPr>
        <w:rFonts w:hint="default"/>
      </w:rPr>
    </w:lvl>
    <w:lvl w:ilvl="2" w:tplc="3B62742C">
      <w:start w:val="1"/>
      <w:numFmt w:val="bullet"/>
      <w:lvlText w:val="•"/>
      <w:lvlJc w:val="left"/>
      <w:pPr>
        <w:ind w:left="1657" w:hanging="263"/>
      </w:pPr>
      <w:rPr>
        <w:rFonts w:hint="default"/>
      </w:rPr>
    </w:lvl>
    <w:lvl w:ilvl="3" w:tplc="5412A438">
      <w:start w:val="1"/>
      <w:numFmt w:val="bullet"/>
      <w:lvlText w:val="•"/>
      <w:lvlJc w:val="left"/>
      <w:pPr>
        <w:ind w:left="2247" w:hanging="263"/>
      </w:pPr>
      <w:rPr>
        <w:rFonts w:hint="default"/>
      </w:rPr>
    </w:lvl>
    <w:lvl w:ilvl="4" w:tplc="628E6AEA">
      <w:start w:val="1"/>
      <w:numFmt w:val="bullet"/>
      <w:lvlText w:val="•"/>
      <w:lvlJc w:val="left"/>
      <w:pPr>
        <w:ind w:left="2837" w:hanging="263"/>
      </w:pPr>
      <w:rPr>
        <w:rFonts w:hint="default"/>
      </w:rPr>
    </w:lvl>
    <w:lvl w:ilvl="5" w:tplc="0A769958">
      <w:start w:val="1"/>
      <w:numFmt w:val="bullet"/>
      <w:lvlText w:val="•"/>
      <w:lvlJc w:val="left"/>
      <w:pPr>
        <w:ind w:left="3427" w:hanging="263"/>
      </w:pPr>
      <w:rPr>
        <w:rFonts w:hint="default"/>
      </w:rPr>
    </w:lvl>
    <w:lvl w:ilvl="6" w:tplc="6E08C764">
      <w:start w:val="1"/>
      <w:numFmt w:val="bullet"/>
      <w:lvlText w:val="•"/>
      <w:lvlJc w:val="left"/>
      <w:pPr>
        <w:ind w:left="4017" w:hanging="263"/>
      </w:pPr>
      <w:rPr>
        <w:rFonts w:hint="default"/>
      </w:rPr>
    </w:lvl>
    <w:lvl w:ilvl="7" w:tplc="DCD43914">
      <w:start w:val="1"/>
      <w:numFmt w:val="bullet"/>
      <w:lvlText w:val="•"/>
      <w:lvlJc w:val="left"/>
      <w:pPr>
        <w:ind w:left="4607" w:hanging="263"/>
      </w:pPr>
      <w:rPr>
        <w:rFonts w:hint="default"/>
      </w:rPr>
    </w:lvl>
    <w:lvl w:ilvl="8" w:tplc="084E134A">
      <w:start w:val="1"/>
      <w:numFmt w:val="bullet"/>
      <w:lvlText w:val="•"/>
      <w:lvlJc w:val="left"/>
      <w:pPr>
        <w:ind w:left="5197" w:hanging="263"/>
      </w:pPr>
      <w:rPr>
        <w:rFonts w:hint="default"/>
      </w:r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C012659"/>
    <w:multiLevelType w:val="hybridMultilevel"/>
    <w:tmpl w:val="25244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505FBA"/>
    <w:multiLevelType w:val="hybridMultilevel"/>
    <w:tmpl w:val="6284EC04"/>
    <w:lvl w:ilvl="0" w:tplc="50D2D92E">
      <w:start w:val="1"/>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15:restartNumberingAfterBreak="0">
    <w:nsid w:val="693730FB"/>
    <w:multiLevelType w:val="hybridMultilevel"/>
    <w:tmpl w:val="7F72D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6834BA"/>
    <w:multiLevelType w:val="hybridMultilevel"/>
    <w:tmpl w:val="E6DC1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9"/>
  </w:num>
  <w:num w:numId="3">
    <w:abstractNumId w:val="12"/>
  </w:num>
  <w:num w:numId="4">
    <w:abstractNumId w:val="12"/>
  </w:num>
  <w:num w:numId="5">
    <w:abstractNumId w:val="5"/>
  </w:num>
  <w:num w:numId="6">
    <w:abstractNumId w:val="13"/>
  </w:num>
  <w:num w:numId="7">
    <w:abstractNumId w:val="10"/>
  </w:num>
  <w:num w:numId="8">
    <w:abstractNumId w:val="0"/>
  </w:num>
  <w:num w:numId="9">
    <w:abstractNumId w:val="4"/>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8"/>
  </w:num>
  <w:num w:numId="18">
    <w:abstractNumId w:val="2"/>
  </w:num>
  <w:num w:numId="19">
    <w:abstractNumId w:val="15"/>
  </w:num>
  <w:num w:numId="20">
    <w:abstractNumId w:val="11"/>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3"/>
  </w:num>
  <w:num w:numId="27">
    <w:abstractNumId w:val="6"/>
  </w:num>
  <w:num w:numId="28">
    <w:abstractNumId w:val="1"/>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1"/>
  </w:num>
  <w:num w:numId="34">
    <w:abstractNumId w:val="16"/>
  </w:num>
  <w:num w:numId="35">
    <w:abstractNumId w:val="7"/>
  </w:num>
  <w:num w:numId="36">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nest Batty">
    <w15:presenceInfo w15:providerId="Windows Live" w15:userId="51db69b82a88a845"/>
  </w15:person>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23FD"/>
    <w:rsid w:val="00031A92"/>
    <w:rsid w:val="000348ED"/>
    <w:rsid w:val="00036801"/>
    <w:rsid w:val="00043DE3"/>
    <w:rsid w:val="00050DA7"/>
    <w:rsid w:val="00053F1E"/>
    <w:rsid w:val="00073774"/>
    <w:rsid w:val="00073D33"/>
    <w:rsid w:val="000A5A01"/>
    <w:rsid w:val="001120B5"/>
    <w:rsid w:val="00117994"/>
    <w:rsid w:val="00135447"/>
    <w:rsid w:val="00151FB4"/>
    <w:rsid w:val="00152273"/>
    <w:rsid w:val="001766D2"/>
    <w:rsid w:val="001A23F2"/>
    <w:rsid w:val="001A654A"/>
    <w:rsid w:val="001C74CF"/>
    <w:rsid w:val="001E5BDE"/>
    <w:rsid w:val="001F3A20"/>
    <w:rsid w:val="00224DB9"/>
    <w:rsid w:val="002839C0"/>
    <w:rsid w:val="00290C6B"/>
    <w:rsid w:val="002922BC"/>
    <w:rsid w:val="00294474"/>
    <w:rsid w:val="002C45B1"/>
    <w:rsid w:val="002C6F18"/>
    <w:rsid w:val="002D6741"/>
    <w:rsid w:val="002E5B9D"/>
    <w:rsid w:val="00333ECF"/>
    <w:rsid w:val="00365FE6"/>
    <w:rsid w:val="0036658F"/>
    <w:rsid w:val="003A36D8"/>
    <w:rsid w:val="003C5987"/>
    <w:rsid w:val="003C7F46"/>
    <w:rsid w:val="003D55DD"/>
    <w:rsid w:val="003E1831"/>
    <w:rsid w:val="00415FC2"/>
    <w:rsid w:val="00421C1E"/>
    <w:rsid w:val="00424954"/>
    <w:rsid w:val="00432982"/>
    <w:rsid w:val="004B01A1"/>
    <w:rsid w:val="004C1386"/>
    <w:rsid w:val="004C220D"/>
    <w:rsid w:val="004D1574"/>
    <w:rsid w:val="004E0C3F"/>
    <w:rsid w:val="00555AAD"/>
    <w:rsid w:val="00565669"/>
    <w:rsid w:val="00572B1F"/>
    <w:rsid w:val="005A0683"/>
    <w:rsid w:val="005D05AC"/>
    <w:rsid w:val="005E4541"/>
    <w:rsid w:val="005E4570"/>
    <w:rsid w:val="005E64C2"/>
    <w:rsid w:val="00630F7F"/>
    <w:rsid w:val="0064435F"/>
    <w:rsid w:val="00646FF2"/>
    <w:rsid w:val="006779C7"/>
    <w:rsid w:val="006C6D1D"/>
    <w:rsid w:val="006D470F"/>
    <w:rsid w:val="00727E88"/>
    <w:rsid w:val="00732CB3"/>
    <w:rsid w:val="00740FB7"/>
    <w:rsid w:val="00775878"/>
    <w:rsid w:val="007A047F"/>
    <w:rsid w:val="007A04B4"/>
    <w:rsid w:val="007A5E8E"/>
    <w:rsid w:val="007C5642"/>
    <w:rsid w:val="0080092C"/>
    <w:rsid w:val="008219F5"/>
    <w:rsid w:val="00841B3A"/>
    <w:rsid w:val="00872453"/>
    <w:rsid w:val="0088235A"/>
    <w:rsid w:val="00884A6A"/>
    <w:rsid w:val="008954B6"/>
    <w:rsid w:val="008B4E3E"/>
    <w:rsid w:val="008E1A13"/>
    <w:rsid w:val="008F13DD"/>
    <w:rsid w:val="00902AA4"/>
    <w:rsid w:val="00946176"/>
    <w:rsid w:val="00955E03"/>
    <w:rsid w:val="009C5780"/>
    <w:rsid w:val="009F3B6C"/>
    <w:rsid w:val="009F5C36"/>
    <w:rsid w:val="00A27F12"/>
    <w:rsid w:val="00A30579"/>
    <w:rsid w:val="00A41679"/>
    <w:rsid w:val="00A430C2"/>
    <w:rsid w:val="00A92518"/>
    <w:rsid w:val="00AA76C0"/>
    <w:rsid w:val="00AD1474"/>
    <w:rsid w:val="00AE1B98"/>
    <w:rsid w:val="00AE35DA"/>
    <w:rsid w:val="00B03ACC"/>
    <w:rsid w:val="00B077EC"/>
    <w:rsid w:val="00B15B24"/>
    <w:rsid w:val="00B428DA"/>
    <w:rsid w:val="00B8247E"/>
    <w:rsid w:val="00B84C15"/>
    <w:rsid w:val="00B96B04"/>
    <w:rsid w:val="00BE56DF"/>
    <w:rsid w:val="00C757B4"/>
    <w:rsid w:val="00CA04AF"/>
    <w:rsid w:val="00CE6CD5"/>
    <w:rsid w:val="00CF3661"/>
    <w:rsid w:val="00CF57A7"/>
    <w:rsid w:val="00D0015A"/>
    <w:rsid w:val="00D219FB"/>
    <w:rsid w:val="00D5566D"/>
    <w:rsid w:val="00DC369D"/>
    <w:rsid w:val="00E00351"/>
    <w:rsid w:val="00E17D4A"/>
    <w:rsid w:val="00E17F03"/>
    <w:rsid w:val="00E401AE"/>
    <w:rsid w:val="00E42E3C"/>
    <w:rsid w:val="00E5269C"/>
    <w:rsid w:val="00E55DCE"/>
    <w:rsid w:val="00E63426"/>
    <w:rsid w:val="00E66034"/>
    <w:rsid w:val="00E8013A"/>
    <w:rsid w:val="00E9259D"/>
    <w:rsid w:val="00E93C9B"/>
    <w:rsid w:val="00E97226"/>
    <w:rsid w:val="00EE3F2F"/>
    <w:rsid w:val="00EE50E2"/>
    <w:rsid w:val="00F44C6D"/>
    <w:rsid w:val="00F56092"/>
    <w:rsid w:val="00F73F78"/>
    <w:rsid w:val="00F91B0D"/>
    <w:rsid w:val="00FA5842"/>
    <w:rsid w:val="00FA6769"/>
    <w:rsid w:val="00FC57EF"/>
    <w:rsid w:val="00FD03CA"/>
    <w:rsid w:val="00FD05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AE8360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432982"/>
    <w:pPr>
      <w:ind w:left="720"/>
      <w:contextualSpacing/>
    </w:pPr>
  </w:style>
  <w:style w:type="table" w:customStyle="1" w:styleId="TableNormal1">
    <w:name w:val="Table Normal1"/>
    <w:uiPriority w:val="2"/>
    <w:semiHidden/>
    <w:unhideWhenUsed/>
    <w:qFormat/>
    <w:rsid w:val="00CE6C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E6CD5"/>
    <w:pPr>
      <w:widowControl w:val="0"/>
    </w:pPr>
    <w:rPr>
      <w:rFonts w:asciiTheme="minorHAnsi" w:eastAsiaTheme="minorHAnsi" w:hAnsiTheme="minorHAnsi" w:cstheme="minorBidi"/>
      <w:szCs w:val="22"/>
      <w:lang w:val="en-US"/>
    </w:rPr>
  </w:style>
  <w:style w:type="paragraph" w:styleId="BalloonText">
    <w:name w:val="Balloon Text"/>
    <w:basedOn w:val="Normal"/>
    <w:link w:val="BalloonTextChar"/>
    <w:semiHidden/>
    <w:unhideWhenUsed/>
    <w:rsid w:val="00D5566D"/>
    <w:rPr>
      <w:rFonts w:ascii="Segoe UI" w:hAnsi="Segoe UI" w:cs="Segoe UI"/>
      <w:sz w:val="18"/>
      <w:szCs w:val="18"/>
    </w:rPr>
  </w:style>
  <w:style w:type="character" w:customStyle="1" w:styleId="BalloonTextChar">
    <w:name w:val="Balloon Text Char"/>
    <w:basedOn w:val="DefaultParagraphFont"/>
    <w:link w:val="BalloonText"/>
    <w:semiHidden/>
    <w:rsid w:val="00D5566D"/>
    <w:rPr>
      <w:rFonts w:ascii="Segoe UI" w:hAnsi="Segoe UI" w:cs="Segoe UI"/>
      <w:sz w:val="18"/>
      <w:szCs w:val="18"/>
      <w:lang w:val="en-GB" w:eastAsia="en-US"/>
    </w:rPr>
  </w:style>
  <w:style w:type="character" w:styleId="CommentReference">
    <w:name w:val="annotation reference"/>
    <w:basedOn w:val="DefaultParagraphFont"/>
    <w:unhideWhenUsed/>
    <w:rsid w:val="00B03ACC"/>
    <w:rPr>
      <w:noProof w:val="0"/>
      <w:sz w:val="18"/>
      <w:szCs w:val="18"/>
      <w:lang w:val="en-GB"/>
    </w:rPr>
  </w:style>
  <w:style w:type="paragraph" w:styleId="CommentText">
    <w:name w:val="annotation text"/>
    <w:basedOn w:val="Normal"/>
    <w:link w:val="CommentTextChar"/>
    <w:unhideWhenUsed/>
    <w:rsid w:val="00B03ACC"/>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B03ACC"/>
    <w:rPr>
      <w:rFonts w:asciiTheme="minorHAnsi" w:eastAsiaTheme="minorHAnsi" w:hAnsiTheme="minorHAnsi" w:cstheme="minorBidi"/>
      <w:sz w:val="24"/>
      <w:szCs w:val="24"/>
      <w:lang w:val="en-GB" w:eastAsia="en-US"/>
    </w:rPr>
  </w:style>
  <w:style w:type="paragraph" w:styleId="CommentSubject">
    <w:name w:val="annotation subject"/>
    <w:basedOn w:val="CommentText"/>
    <w:next w:val="CommentText"/>
    <w:link w:val="CommentSubjectChar"/>
    <w:semiHidden/>
    <w:unhideWhenUsed/>
    <w:rsid w:val="00B03ACC"/>
    <w:rPr>
      <w:rFonts w:ascii="Arial" w:eastAsia="Times New Roman" w:hAnsi="Arial" w:cs="Times New Roman"/>
      <w:b/>
      <w:bCs/>
      <w:sz w:val="20"/>
      <w:szCs w:val="20"/>
    </w:rPr>
  </w:style>
  <w:style w:type="character" w:customStyle="1" w:styleId="CommentSubjectChar">
    <w:name w:val="Comment Subject Char"/>
    <w:basedOn w:val="CommentTextChar"/>
    <w:link w:val="CommentSubject"/>
    <w:semiHidden/>
    <w:rsid w:val="00B03ACC"/>
    <w:rPr>
      <w:rFonts w:ascii="Arial" w:eastAsiaTheme="minorHAnsi" w:hAnsi="Arial" w:cstheme="minorBidi"/>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308709-213E-4997-A7C1-659667595B6B}">
  <ds:schemaRefs>
    <ds:schemaRef ds:uri="http://schemas.openxmlformats.org/officeDocument/2006/bibliography"/>
  </ds:schemaRefs>
</ds:datastoreItem>
</file>

<file path=customXml/itemProps2.xml><?xml version="1.0" encoding="utf-8"?>
<ds:datastoreItem xmlns:ds="http://schemas.openxmlformats.org/officeDocument/2006/customXml" ds:itemID="{11594023-7FB6-4BDA-B4F4-4043CAD95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D2D590-B991-43D3-86B8-9C1C7C3BB681}">
  <ds:schemaRefs>
    <ds:schemaRef ds:uri="http://schemas.microsoft.com/sharepoint/v3/contenttype/forms"/>
  </ds:schemaRefs>
</ds:datastoreItem>
</file>

<file path=customXml/itemProps4.xml><?xml version="1.0" encoding="utf-8"?>
<ds:datastoreItem xmlns:ds="http://schemas.openxmlformats.org/officeDocument/2006/customXml" ds:itemID="{F689177C-908E-43C1-AB73-F8E91CC3C1F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2</TotalTime>
  <Pages>3</Pages>
  <Words>528</Words>
  <Characters>3394</Characters>
  <Application>Microsoft Office Word</Application>
  <DocSecurity>4</DocSecurity>
  <Lines>28</Lines>
  <Paragraphs>7</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Jillian Carson-Jackson</cp:lastModifiedBy>
  <cp:revision>2</cp:revision>
  <cp:lastPrinted>2006-10-19T10:49:00Z</cp:lastPrinted>
  <dcterms:created xsi:type="dcterms:W3CDTF">2021-03-22T10:42:00Z</dcterms:created>
  <dcterms:modified xsi:type="dcterms:W3CDTF">2021-03-22T10:42:00Z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